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BBA07" w14:textId="38B04DAE" w:rsidR="001A0116" w:rsidRPr="00004C90" w:rsidRDefault="001A0116" w:rsidP="008D7BD5">
      <w:pPr>
        <w:spacing w:before="40" w:after="40"/>
        <w:jc w:val="center"/>
        <w:rPr>
          <w:rFonts w:ascii="Arial" w:eastAsia="Arial" w:hAnsi="Arial" w:cs="Arial"/>
          <w:b/>
          <w:bCs/>
          <w:caps/>
        </w:rPr>
      </w:pPr>
      <w:r w:rsidRPr="00004C90">
        <w:rPr>
          <w:rFonts w:ascii="Arial" w:eastAsia="Arial" w:hAnsi="Arial" w:cs="Arial"/>
          <w:b/>
          <w:bCs/>
          <w:caps/>
        </w:rPr>
        <w:t>Čestné prohlášení</w:t>
      </w:r>
      <w:r w:rsidR="00DD2BD2">
        <w:rPr>
          <w:rFonts w:ascii="Arial" w:eastAsia="Arial" w:hAnsi="Arial" w:cs="Arial"/>
          <w:b/>
          <w:bCs/>
          <w:caps/>
        </w:rPr>
        <w:t xml:space="preserve"> </w:t>
      </w:r>
      <w:r w:rsidRPr="00004C90">
        <w:rPr>
          <w:rFonts w:ascii="Arial" w:eastAsia="Arial" w:hAnsi="Arial" w:cs="Arial"/>
          <w:b/>
          <w:bCs/>
          <w:caps/>
        </w:rPr>
        <w:t xml:space="preserve">o </w:t>
      </w:r>
      <w:r>
        <w:rPr>
          <w:rFonts w:ascii="Arial" w:eastAsia="Arial" w:hAnsi="Arial" w:cs="Arial"/>
          <w:b/>
          <w:bCs/>
          <w:caps/>
        </w:rPr>
        <w:t>nečerpání podpory na vzdělávání v rámci operačního programu spravedlivá transformace</w:t>
      </w:r>
      <w:r w:rsidR="00DC7D02">
        <w:rPr>
          <w:rFonts w:ascii="Arial" w:eastAsia="Arial" w:hAnsi="Arial" w:cs="Arial"/>
          <w:b/>
          <w:bCs/>
          <w:caps/>
        </w:rPr>
        <w:t xml:space="preserve"> a v rámci podpory ve výzvě „NPO – Digi POVEZ“</w:t>
      </w:r>
    </w:p>
    <w:p w14:paraId="2E87C383" w14:textId="4C2D223B" w:rsidR="003B07CB" w:rsidRDefault="003B07CB" w:rsidP="007A772D"/>
    <w:p w14:paraId="0611BEB0" w14:textId="403C1AD3" w:rsidR="00DD2BD2" w:rsidRPr="00004C90" w:rsidRDefault="00DD2BD2" w:rsidP="00DD2BD2">
      <w:pPr>
        <w:spacing w:after="120"/>
        <w:jc w:val="both"/>
        <w:rPr>
          <w:rFonts w:ascii="Arial" w:eastAsia="Arial" w:hAnsi="Arial" w:cs="Arial"/>
          <w:szCs w:val="32"/>
        </w:rPr>
      </w:pPr>
      <w:r w:rsidRPr="00004C90">
        <w:rPr>
          <w:rFonts w:ascii="Arial" w:eastAsia="Arial" w:hAnsi="Arial" w:cs="Arial"/>
          <w:b/>
          <w:szCs w:val="32"/>
        </w:rPr>
        <w:t xml:space="preserve">Identifikace </w:t>
      </w:r>
      <w:r>
        <w:rPr>
          <w:rFonts w:ascii="Arial" w:eastAsia="Arial" w:hAnsi="Arial" w:cs="Arial"/>
          <w:b/>
          <w:szCs w:val="32"/>
        </w:rPr>
        <w:t>zaměstnavatele</w:t>
      </w:r>
      <w:r w:rsidRPr="00004C90">
        <w:rPr>
          <w:rFonts w:ascii="Arial" w:eastAsia="Arial" w:hAnsi="Arial" w:cs="Arial"/>
          <w:szCs w:val="32"/>
        </w:rPr>
        <w:t>:</w:t>
      </w:r>
    </w:p>
    <w:tbl>
      <w:tblPr>
        <w:tblW w:w="907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9"/>
        <w:gridCol w:w="5103"/>
      </w:tblGrid>
      <w:tr w:rsidR="00DD2BD2" w:rsidRPr="00004C90" w14:paraId="378E414A" w14:textId="77777777" w:rsidTr="00A85C5B">
        <w:tc>
          <w:tcPr>
            <w:tcW w:w="396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E69D424" w14:textId="37169B61" w:rsidR="00DD2BD2" w:rsidRPr="00004C90" w:rsidRDefault="00DD2BD2" w:rsidP="00A85C5B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  <w:r>
              <w:rPr>
                <w:rFonts w:ascii="Arial" w:eastAsia="Arial" w:hAnsi="Arial" w:cs="Times New Roman"/>
                <w:sz w:val="20"/>
              </w:rPr>
              <w:t xml:space="preserve">Název </w:t>
            </w:r>
            <w:r w:rsidR="0021035C">
              <w:rPr>
                <w:rFonts w:ascii="Arial" w:eastAsia="Arial" w:hAnsi="Arial" w:cs="Times New Roman"/>
                <w:sz w:val="20"/>
              </w:rPr>
              <w:t>zaměstnavatele</w:t>
            </w:r>
          </w:p>
        </w:tc>
        <w:tc>
          <w:tcPr>
            <w:tcW w:w="5103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CFC5679" w14:textId="77777777" w:rsidR="00DD2BD2" w:rsidRPr="00004C90" w:rsidRDefault="00DD2BD2" w:rsidP="00A85C5B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</w:tr>
      <w:tr w:rsidR="00DD2BD2" w:rsidRPr="00004C90" w14:paraId="060F10DD" w14:textId="77777777" w:rsidTr="00A85C5B">
        <w:tc>
          <w:tcPr>
            <w:tcW w:w="396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6B8BD9" w14:textId="77777777" w:rsidR="00DD2BD2" w:rsidRPr="00004C90" w:rsidRDefault="00DD2BD2" w:rsidP="00A85C5B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004C90">
              <w:rPr>
                <w:rFonts w:ascii="Arial" w:eastAsia="Arial" w:hAnsi="Arial" w:cs="Times New Roman"/>
                <w:sz w:val="20"/>
              </w:rPr>
              <w:t>Adresa/Sídlo</w:t>
            </w:r>
          </w:p>
        </w:tc>
        <w:tc>
          <w:tcPr>
            <w:tcW w:w="5103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E0E71D" w14:textId="77777777" w:rsidR="00DD2BD2" w:rsidRPr="00004C90" w:rsidRDefault="00DD2BD2" w:rsidP="00A85C5B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</w:tr>
      <w:tr w:rsidR="00DD2BD2" w:rsidRPr="00004C90" w14:paraId="52C37C9D" w14:textId="77777777" w:rsidTr="00A85C5B">
        <w:tc>
          <w:tcPr>
            <w:tcW w:w="396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B06B326" w14:textId="0EEBC054" w:rsidR="00DD2BD2" w:rsidRPr="00004C90" w:rsidRDefault="00DD2BD2" w:rsidP="00A85C5B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004C90">
              <w:rPr>
                <w:rFonts w:ascii="Arial" w:eastAsia="Arial" w:hAnsi="Arial" w:cs="Times New Roman"/>
                <w:sz w:val="20"/>
              </w:rPr>
              <w:t>IČ</w:t>
            </w:r>
          </w:p>
        </w:tc>
        <w:tc>
          <w:tcPr>
            <w:tcW w:w="5103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136983" w14:textId="77777777" w:rsidR="00DD2BD2" w:rsidRPr="00004C90" w:rsidRDefault="00DD2BD2" w:rsidP="00A85C5B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</w:tr>
      <w:tr w:rsidR="00DD2BD2" w:rsidRPr="00004C90" w14:paraId="03818CD5" w14:textId="77777777" w:rsidTr="00A85C5B">
        <w:tc>
          <w:tcPr>
            <w:tcW w:w="396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0906B74" w14:textId="77777777" w:rsidR="00DD2BD2" w:rsidRPr="00004C90" w:rsidRDefault="00DD2BD2" w:rsidP="00A85C5B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004C90">
              <w:rPr>
                <w:rFonts w:ascii="Arial" w:eastAsia="Arial" w:hAnsi="Arial" w:cs="Times New Roman"/>
                <w:sz w:val="20"/>
              </w:rPr>
              <w:t>Jméno a příjmení prohlašující osoby</w:t>
            </w:r>
            <w:r w:rsidRPr="00004C90">
              <w:rPr>
                <w:rFonts w:ascii="Arial" w:eastAsia="Arial" w:hAnsi="Arial" w:cs="Times New Roman"/>
                <w:sz w:val="20"/>
                <w:vertAlign w:val="superscript"/>
              </w:rPr>
              <w:footnoteReference w:id="1"/>
            </w:r>
            <w:r w:rsidRPr="00004C90">
              <w:rPr>
                <w:rFonts w:ascii="Arial" w:eastAsia="Arial" w:hAnsi="Arial" w:cs="Times New Roman"/>
                <w:sz w:val="20"/>
                <w:vertAlign w:val="superscript"/>
              </w:rPr>
              <w:t xml:space="preserve"> </w:t>
            </w:r>
          </w:p>
        </w:tc>
        <w:tc>
          <w:tcPr>
            <w:tcW w:w="5103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F770181" w14:textId="77777777" w:rsidR="00DD2BD2" w:rsidRPr="00004C90" w:rsidRDefault="00DD2BD2" w:rsidP="00A85C5B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</w:tr>
      <w:tr w:rsidR="00DD2BD2" w:rsidRPr="00004C90" w14:paraId="63AE4928" w14:textId="77777777" w:rsidTr="00A85C5B">
        <w:tc>
          <w:tcPr>
            <w:tcW w:w="396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046820" w14:textId="12C7E51B" w:rsidR="00DD2BD2" w:rsidRPr="00004C90" w:rsidRDefault="00DD2BD2" w:rsidP="00A85C5B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004C90">
              <w:rPr>
                <w:rFonts w:ascii="Arial" w:eastAsia="Arial" w:hAnsi="Arial" w:cs="Times New Roman"/>
                <w:sz w:val="20"/>
              </w:rPr>
              <w:t>Zamýšlená částka poskytnuté podpory (v</w:t>
            </w:r>
            <w:r w:rsidR="003A7AF1">
              <w:rPr>
                <w:rFonts w:ascii="Arial" w:eastAsia="Arial" w:hAnsi="Arial" w:cs="Times New Roman"/>
                <w:sz w:val="20"/>
              </w:rPr>
              <w:t> </w:t>
            </w:r>
            <w:r w:rsidRPr="00004C90">
              <w:rPr>
                <w:rFonts w:ascii="Arial" w:eastAsia="Arial" w:hAnsi="Arial" w:cs="Times New Roman"/>
                <w:sz w:val="20"/>
              </w:rPr>
              <w:t>Kč)</w:t>
            </w:r>
          </w:p>
        </w:tc>
        <w:tc>
          <w:tcPr>
            <w:tcW w:w="5103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01B558F" w14:textId="77777777" w:rsidR="00DD2BD2" w:rsidRPr="00004C90" w:rsidRDefault="00DD2BD2" w:rsidP="00A85C5B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</w:tr>
    </w:tbl>
    <w:p w14:paraId="7A8717B5" w14:textId="77777777" w:rsidR="00DD2BD2" w:rsidRDefault="00DD2BD2" w:rsidP="007A772D"/>
    <w:p w14:paraId="3737B0C6" w14:textId="32A0F1A3" w:rsidR="00DD2BD2" w:rsidRPr="008D7BD5" w:rsidRDefault="008D7BD5" w:rsidP="008D7BD5">
      <w:pPr>
        <w:spacing w:after="120"/>
        <w:jc w:val="both"/>
        <w:rPr>
          <w:rFonts w:ascii="Arial" w:eastAsia="Arial" w:hAnsi="Arial" w:cs="Arial"/>
          <w:b/>
          <w:szCs w:val="32"/>
        </w:rPr>
      </w:pPr>
      <w:r w:rsidRPr="008D7BD5">
        <w:rPr>
          <w:rFonts w:ascii="Arial" w:eastAsia="Arial" w:hAnsi="Arial" w:cs="Arial"/>
          <w:b/>
          <w:szCs w:val="32"/>
        </w:rPr>
        <w:t>Identifikace projektu z Národního plánu obnov</w:t>
      </w:r>
      <w:r>
        <w:rPr>
          <w:rFonts w:ascii="Arial" w:eastAsia="Arial" w:hAnsi="Arial" w:cs="Arial"/>
          <w:b/>
          <w:szCs w:val="32"/>
        </w:rPr>
        <w:t>y</w:t>
      </w:r>
      <w:r w:rsidRPr="008D7BD5">
        <w:rPr>
          <w:rFonts w:ascii="Arial" w:eastAsia="Arial" w:hAnsi="Arial" w:cs="Arial"/>
          <w:b/>
          <w:szCs w:val="32"/>
        </w:rPr>
        <w:t>:</w:t>
      </w:r>
    </w:p>
    <w:tbl>
      <w:tblPr>
        <w:tblW w:w="907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9"/>
        <w:gridCol w:w="5103"/>
      </w:tblGrid>
      <w:tr w:rsidR="008D7BD5" w:rsidRPr="00004C90" w14:paraId="75820493" w14:textId="77777777" w:rsidTr="00184766">
        <w:tc>
          <w:tcPr>
            <w:tcW w:w="3969" w:type="dxa"/>
            <w:tcBorders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3837830" w14:textId="77777777" w:rsidR="008D7BD5" w:rsidRPr="00004C90" w:rsidRDefault="008D7BD5" w:rsidP="00184766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004C90">
              <w:rPr>
                <w:rFonts w:ascii="Arial" w:eastAsia="Arial" w:hAnsi="Arial" w:cs="Times New Roman"/>
                <w:sz w:val="20"/>
              </w:rPr>
              <w:t>Registrační číslo projektu</w:t>
            </w:r>
            <w:r>
              <w:rPr>
                <w:rFonts w:ascii="Arial" w:eastAsia="Arial" w:hAnsi="Arial" w:cs="Times New Roman"/>
                <w:sz w:val="20"/>
              </w:rPr>
              <w:t xml:space="preserve"> NPO</w:t>
            </w:r>
          </w:p>
        </w:tc>
        <w:tc>
          <w:tcPr>
            <w:tcW w:w="5103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5A6A7D9" w14:textId="77777777" w:rsidR="008D7BD5" w:rsidRPr="00004C90" w:rsidRDefault="008D7BD5" w:rsidP="00184766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</w:tr>
      <w:tr w:rsidR="008D7BD5" w:rsidRPr="00004C90" w14:paraId="61CA3DE9" w14:textId="77777777" w:rsidTr="00184766">
        <w:tc>
          <w:tcPr>
            <w:tcW w:w="396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F665F4" w14:textId="77777777" w:rsidR="008D7BD5" w:rsidRPr="00004C90" w:rsidRDefault="008D7BD5" w:rsidP="00184766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004C90">
              <w:rPr>
                <w:rFonts w:ascii="Arial" w:eastAsia="Arial" w:hAnsi="Arial" w:cs="Times New Roman"/>
                <w:sz w:val="20"/>
              </w:rPr>
              <w:t>Název projektu</w:t>
            </w:r>
            <w:r>
              <w:rPr>
                <w:rFonts w:ascii="Arial" w:eastAsia="Arial" w:hAnsi="Arial" w:cs="Times New Roman"/>
                <w:sz w:val="20"/>
              </w:rPr>
              <w:t xml:space="preserve"> NPO</w:t>
            </w:r>
          </w:p>
        </w:tc>
        <w:tc>
          <w:tcPr>
            <w:tcW w:w="5103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2B20081" w14:textId="77777777" w:rsidR="008D7BD5" w:rsidRPr="00004C90" w:rsidRDefault="008D7BD5" w:rsidP="00184766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</w:tr>
    </w:tbl>
    <w:p w14:paraId="5849C5C9" w14:textId="77777777" w:rsidR="008D7BD5" w:rsidRDefault="008D7BD5" w:rsidP="007A772D"/>
    <w:p w14:paraId="09CCC145" w14:textId="43E50C69" w:rsidR="00DD2BD2" w:rsidRPr="00DD2BD2" w:rsidRDefault="00DD2BD2" w:rsidP="008D7BD5">
      <w:pPr>
        <w:spacing w:before="60" w:after="60"/>
        <w:ind w:left="57" w:right="57"/>
        <w:jc w:val="both"/>
        <w:rPr>
          <w:rFonts w:ascii="Arial" w:eastAsia="Arial" w:hAnsi="Arial" w:cs="Times New Roman"/>
          <w:sz w:val="20"/>
        </w:rPr>
      </w:pPr>
      <w:r w:rsidRPr="00DD2BD2">
        <w:rPr>
          <w:rFonts w:ascii="Arial" w:eastAsia="Arial" w:hAnsi="Arial" w:cs="Times New Roman"/>
          <w:sz w:val="20"/>
        </w:rPr>
        <w:t xml:space="preserve">Čestně prohlašujeme, že v rámci Operačního programu Spravedlivá transformace </w:t>
      </w:r>
      <w:r w:rsidR="009806B8">
        <w:rPr>
          <w:rFonts w:ascii="Arial" w:eastAsia="Arial" w:hAnsi="Arial" w:cs="Times New Roman"/>
          <w:sz w:val="20"/>
        </w:rPr>
        <w:t xml:space="preserve">a v rámci výzvy NPO – „Podnikové vzdělávání zaměstnanců v oblasti digitálních dovedností informačních technologií a Průmyslu 4.0“ („NPO – Digi POVEZ“) </w:t>
      </w:r>
      <w:r w:rsidRPr="00DD2BD2">
        <w:rPr>
          <w:rFonts w:ascii="Arial" w:eastAsia="Arial" w:hAnsi="Arial" w:cs="Times New Roman"/>
          <w:sz w:val="20"/>
        </w:rPr>
        <w:t xml:space="preserve">nečerpáme podporu na vzdělávání. </w:t>
      </w:r>
    </w:p>
    <w:p w14:paraId="11E40E27" w14:textId="74FFB905" w:rsidR="00DD2BD2" w:rsidRPr="00DD2BD2" w:rsidRDefault="00DD2BD2" w:rsidP="00DD2BD2">
      <w:pPr>
        <w:spacing w:before="60" w:after="60"/>
        <w:ind w:left="57" w:right="57"/>
        <w:rPr>
          <w:rFonts w:ascii="Arial" w:eastAsia="Arial" w:hAnsi="Arial" w:cs="Times New Roman"/>
          <w:sz w:val="20"/>
        </w:rPr>
      </w:pPr>
    </w:p>
    <w:p w14:paraId="1169E044" w14:textId="25CD5677" w:rsidR="00DD2BD2" w:rsidRPr="00DD2BD2" w:rsidRDefault="00DD2BD2" w:rsidP="00DD2BD2">
      <w:pPr>
        <w:spacing w:before="60" w:after="60"/>
        <w:ind w:left="57" w:right="57"/>
        <w:rPr>
          <w:rFonts w:ascii="Arial" w:eastAsia="Arial" w:hAnsi="Arial" w:cs="Times New Roman"/>
          <w:sz w:val="20"/>
        </w:rPr>
      </w:pPr>
    </w:p>
    <w:p w14:paraId="517ACAD4" w14:textId="6EC3F84F" w:rsidR="00DD2BD2" w:rsidRPr="00DD2BD2" w:rsidRDefault="00DD2BD2" w:rsidP="00DD2BD2">
      <w:pPr>
        <w:spacing w:before="60" w:after="60"/>
        <w:ind w:left="57" w:right="57"/>
        <w:rPr>
          <w:rFonts w:ascii="Arial" w:eastAsia="Arial" w:hAnsi="Arial" w:cs="Times New Roman"/>
          <w:sz w:val="20"/>
        </w:rPr>
      </w:pPr>
    </w:p>
    <w:p w14:paraId="3D118FE2" w14:textId="0FE131D5" w:rsidR="00DD2BD2" w:rsidRPr="00DD2BD2" w:rsidRDefault="00DD2BD2" w:rsidP="00DD2BD2">
      <w:pPr>
        <w:spacing w:before="60" w:after="60"/>
        <w:ind w:left="57" w:right="57"/>
        <w:rPr>
          <w:rFonts w:ascii="Arial" w:eastAsia="Arial" w:hAnsi="Arial" w:cs="Times New Roman"/>
          <w:sz w:val="20"/>
        </w:rPr>
      </w:pPr>
      <w:r w:rsidRPr="00DD2BD2">
        <w:rPr>
          <w:rFonts w:ascii="Arial" w:eastAsia="Arial" w:hAnsi="Arial" w:cs="Times New Roman"/>
          <w:sz w:val="20"/>
        </w:rPr>
        <w:t xml:space="preserve">Datum: </w:t>
      </w:r>
    </w:p>
    <w:p w14:paraId="4D416B41" w14:textId="5F5E1C27" w:rsidR="00DD2BD2" w:rsidRDefault="00DD2BD2" w:rsidP="00DD2BD2">
      <w:pPr>
        <w:spacing w:before="60" w:after="60"/>
        <w:ind w:left="57" w:right="57"/>
        <w:rPr>
          <w:rFonts w:ascii="Arial" w:eastAsia="Arial" w:hAnsi="Arial" w:cs="Times New Roman"/>
          <w:sz w:val="20"/>
        </w:rPr>
      </w:pPr>
    </w:p>
    <w:p w14:paraId="386ADBFC" w14:textId="77777777" w:rsidR="00DD2BD2" w:rsidRPr="00DD2BD2" w:rsidRDefault="00DD2BD2" w:rsidP="00DD2BD2">
      <w:pPr>
        <w:spacing w:before="60" w:after="60"/>
        <w:ind w:left="57" w:right="57"/>
        <w:rPr>
          <w:rFonts w:ascii="Arial" w:eastAsia="Arial" w:hAnsi="Arial" w:cs="Times New Roman"/>
          <w:sz w:val="20"/>
        </w:rPr>
      </w:pPr>
    </w:p>
    <w:p w14:paraId="18049BB3" w14:textId="77A64A9A" w:rsidR="00DD2BD2" w:rsidRPr="007A772D" w:rsidRDefault="00DD2BD2" w:rsidP="00DD2BD2">
      <w:pPr>
        <w:spacing w:before="60" w:after="60"/>
        <w:ind w:left="57" w:right="57"/>
      </w:pPr>
      <w:r w:rsidRPr="00DD2BD2">
        <w:rPr>
          <w:rFonts w:ascii="Arial" w:eastAsia="Arial" w:hAnsi="Arial" w:cs="Times New Roman"/>
          <w:sz w:val="20"/>
        </w:rPr>
        <w:t>Podpis</w:t>
      </w:r>
      <w:r>
        <w:t xml:space="preserve">: </w:t>
      </w:r>
    </w:p>
    <w:sectPr w:rsidR="00DD2BD2" w:rsidRPr="007A772D" w:rsidSect="00F4377A">
      <w:headerReference w:type="default" r:id="rId8"/>
      <w:pgSz w:w="11906" w:h="16838"/>
      <w:pgMar w:top="1417" w:right="1417" w:bottom="1417" w:left="1417" w:header="85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87BF5F" w14:textId="77777777" w:rsidR="001A0116" w:rsidRDefault="001A0116" w:rsidP="001A0116">
      <w:r>
        <w:separator/>
      </w:r>
    </w:p>
  </w:endnote>
  <w:endnote w:type="continuationSeparator" w:id="0">
    <w:p w14:paraId="60DEF4D8" w14:textId="77777777" w:rsidR="001A0116" w:rsidRDefault="001A0116" w:rsidP="001A0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97D8B" w14:textId="77777777" w:rsidR="001A0116" w:rsidRDefault="001A0116" w:rsidP="001A0116">
      <w:r>
        <w:separator/>
      </w:r>
    </w:p>
  </w:footnote>
  <w:footnote w:type="continuationSeparator" w:id="0">
    <w:p w14:paraId="5B677FBD" w14:textId="77777777" w:rsidR="001A0116" w:rsidRDefault="001A0116" w:rsidP="001A0116">
      <w:r>
        <w:continuationSeparator/>
      </w:r>
    </w:p>
  </w:footnote>
  <w:footnote w:id="1">
    <w:p w14:paraId="253B461D" w14:textId="77777777" w:rsidR="00DD2BD2" w:rsidRPr="00004C90" w:rsidRDefault="00DD2BD2" w:rsidP="00DD2BD2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004C90">
        <w:rPr>
          <w:rStyle w:val="Znakapoznpodarou"/>
          <w:rFonts w:ascii="Arial" w:hAnsi="Arial" w:cs="Arial"/>
          <w:sz w:val="18"/>
          <w:szCs w:val="18"/>
        </w:rPr>
        <w:footnoteRef/>
      </w:r>
      <w:r w:rsidRPr="00004C90">
        <w:rPr>
          <w:rFonts w:ascii="Arial" w:hAnsi="Arial" w:cs="Arial"/>
          <w:sz w:val="18"/>
          <w:szCs w:val="18"/>
        </w:rPr>
        <w:t xml:space="preserve"> Statutárního zástupce, příp. osoby jím pověřené na základě plné moci.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E4138" w14:textId="4B59D417" w:rsidR="001A0116" w:rsidRDefault="006F5F5B">
    <w:pPr>
      <w:pStyle w:val="Zhlav"/>
    </w:pPr>
    <w:r>
      <w:rPr>
        <w:noProof/>
      </w:rPr>
      <w:drawing>
        <wp:inline distT="0" distB="0" distL="0" distR="0" wp14:anchorId="502A63D3" wp14:editId="4ADD7C1A">
          <wp:extent cx="5760720" cy="558443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584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7991F59" w14:textId="77777777" w:rsidR="00227539" w:rsidRDefault="0022753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DF1538"/>
    <w:multiLevelType w:val="hybridMultilevel"/>
    <w:tmpl w:val="88B6148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D8F6FDC6">
      <w:numFmt w:val="bullet"/>
      <w:lvlText w:val="•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845245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72D"/>
    <w:rsid w:val="001A0116"/>
    <w:rsid w:val="0021035C"/>
    <w:rsid w:val="00227539"/>
    <w:rsid w:val="0034082E"/>
    <w:rsid w:val="003A7AF1"/>
    <w:rsid w:val="003B07CB"/>
    <w:rsid w:val="006F5F5B"/>
    <w:rsid w:val="007A772D"/>
    <w:rsid w:val="008D7BD5"/>
    <w:rsid w:val="009806B8"/>
    <w:rsid w:val="00A162B7"/>
    <w:rsid w:val="00DC7D02"/>
    <w:rsid w:val="00DD2BD2"/>
    <w:rsid w:val="00F43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6B88EC9"/>
  <w15:chartTrackingRefBased/>
  <w15:docId w15:val="{F9B7D806-48C2-4F9D-BAA9-812819390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772D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A011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A0116"/>
    <w:rPr>
      <w:rFonts w:ascii="Calibri" w:hAnsi="Calibri" w:cs="Calibri"/>
    </w:rPr>
  </w:style>
  <w:style w:type="paragraph" w:styleId="Zpat">
    <w:name w:val="footer"/>
    <w:basedOn w:val="Normln"/>
    <w:link w:val="ZpatChar"/>
    <w:uiPriority w:val="99"/>
    <w:unhideWhenUsed/>
    <w:rsid w:val="001A011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A0116"/>
    <w:rPr>
      <w:rFonts w:ascii="Calibri" w:hAnsi="Calibri" w:cs="Calibri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D2BD2"/>
    <w:rPr>
      <w:rFonts w:asciiTheme="minorHAnsi" w:hAnsiTheme="minorHAnsi" w:cstheme="minorBid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D2BD2"/>
    <w:rPr>
      <w:sz w:val="20"/>
      <w:szCs w:val="20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basedOn w:val="Standardnpsmoodstavce"/>
    <w:uiPriority w:val="99"/>
    <w:unhideWhenUsed/>
    <w:rsid w:val="00DD2BD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16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B0DD20-D111-4031-9244-DEDB02557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101</Words>
  <Characters>596</Characters>
  <Application>Microsoft Office Word</Application>
  <DocSecurity>0</DocSecurity>
  <Lines>4</Lines>
  <Paragraphs>1</Paragraphs>
  <ScaleCrop>false</ScaleCrop>
  <Company>MPSV ČR</Company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Jelínková Hana Ing. (MPSV)</dc:creator>
  <cp:keywords/>
  <dc:description/>
  <cp:lastModifiedBy>Pěluchová Martina Ing. (MPSV)</cp:lastModifiedBy>
  <cp:revision>11</cp:revision>
  <dcterms:created xsi:type="dcterms:W3CDTF">2023-10-04T13:21:00Z</dcterms:created>
  <dcterms:modified xsi:type="dcterms:W3CDTF">2024-03-07T07:00:00Z</dcterms:modified>
</cp:coreProperties>
</file>